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CDD38" w14:textId="77777777" w:rsidR="00C070A5" w:rsidRPr="00CC7D7B" w:rsidRDefault="00C070A5" w:rsidP="009D0B5C">
      <w:pPr>
        <w:pStyle w:val="criterii"/>
        <w:numPr>
          <w:ilvl w:val="0"/>
          <w:numId w:val="0"/>
        </w:numPr>
        <w:shd w:val="clear" w:color="auto" w:fill="auto"/>
        <w:spacing w:before="0" w:after="0"/>
        <w:jc w:val="right"/>
        <w:rPr>
          <w:rFonts w:ascii="Calibri" w:hAnsi="Calibri" w:cs="Calibri"/>
        </w:rPr>
      </w:pPr>
    </w:p>
    <w:p w14:paraId="7CFF79C4" w14:textId="77777777" w:rsidR="00C070A5" w:rsidRPr="00CC7D7B" w:rsidRDefault="00C070A5" w:rsidP="009D0B5C">
      <w:pPr>
        <w:pStyle w:val="criterii"/>
        <w:numPr>
          <w:ilvl w:val="0"/>
          <w:numId w:val="0"/>
        </w:numPr>
        <w:shd w:val="clear" w:color="auto" w:fill="auto"/>
        <w:spacing w:before="0" w:after="0"/>
        <w:jc w:val="right"/>
        <w:rPr>
          <w:rFonts w:ascii="Calibri" w:hAnsi="Calibri" w:cs="Calibri"/>
        </w:rPr>
      </w:pPr>
    </w:p>
    <w:p w14:paraId="6FEF5EE5" w14:textId="77777777" w:rsidR="00C070A5" w:rsidRPr="00CC7D7B" w:rsidRDefault="007E05D7" w:rsidP="009D0B5C">
      <w:pPr>
        <w:pStyle w:val="criterii"/>
        <w:numPr>
          <w:ilvl w:val="0"/>
          <w:numId w:val="0"/>
        </w:numPr>
        <w:shd w:val="clear" w:color="auto" w:fill="auto"/>
        <w:spacing w:before="0" w:after="0"/>
        <w:jc w:val="right"/>
        <w:rPr>
          <w:rFonts w:ascii="Calibri" w:hAnsi="Calibri" w:cs="Calibri"/>
        </w:rPr>
      </w:pPr>
      <w:r w:rsidRPr="00CC7D7B">
        <w:rPr>
          <w:rFonts w:ascii="Calibri" w:hAnsi="Calibri" w:cs="Calibri"/>
        </w:rPr>
        <w:t xml:space="preserve"> </w:t>
      </w:r>
    </w:p>
    <w:p w14:paraId="4D18596C" w14:textId="77777777" w:rsidR="00E00476" w:rsidRPr="00CC7D7B" w:rsidRDefault="007E05D7" w:rsidP="009D0B5C">
      <w:pPr>
        <w:pStyle w:val="criterii"/>
        <w:numPr>
          <w:ilvl w:val="0"/>
          <w:numId w:val="0"/>
        </w:numPr>
        <w:shd w:val="clear" w:color="auto" w:fill="auto"/>
        <w:spacing w:before="0" w:after="0"/>
        <w:jc w:val="center"/>
        <w:rPr>
          <w:rFonts w:ascii="Calibri" w:hAnsi="Calibri" w:cs="Calibri"/>
          <w:sz w:val="22"/>
          <w:szCs w:val="22"/>
        </w:rPr>
      </w:pPr>
      <w:r w:rsidRPr="00CC7D7B">
        <w:rPr>
          <w:rFonts w:ascii="Calibri" w:hAnsi="Calibri" w:cs="Calibri"/>
        </w:rPr>
        <w:t xml:space="preserve"> </w:t>
      </w:r>
      <w:r w:rsidR="00AD5C4A" w:rsidRPr="00CC7D7B">
        <w:rPr>
          <w:rFonts w:ascii="Calibri" w:hAnsi="Calibri" w:cs="Calibri"/>
          <w:sz w:val="22"/>
          <w:szCs w:val="22"/>
        </w:rPr>
        <w:t>Tabel centralizator numere cadastrale şi obiective de inves</w:t>
      </w:r>
      <w:r w:rsidR="001B61A6" w:rsidRPr="00CC7D7B">
        <w:rPr>
          <w:rFonts w:ascii="Calibri" w:hAnsi="Calibri" w:cs="Calibri"/>
          <w:sz w:val="22"/>
          <w:szCs w:val="22"/>
        </w:rPr>
        <w:t>t</w:t>
      </w:r>
      <w:r w:rsidR="00AD5C4A" w:rsidRPr="00CC7D7B">
        <w:rPr>
          <w:rFonts w:ascii="Calibri" w:hAnsi="Calibri" w:cs="Calibri"/>
          <w:sz w:val="22"/>
          <w:szCs w:val="22"/>
        </w:rPr>
        <w:t>i</w:t>
      </w:r>
      <w:r w:rsidR="001B61A6" w:rsidRPr="00CC7D7B">
        <w:rPr>
          <w:rFonts w:ascii="Calibri" w:hAnsi="Calibri" w:cs="Calibri"/>
          <w:sz w:val="22"/>
          <w:szCs w:val="22"/>
        </w:rPr>
        <w:t>ţi</w:t>
      </w:r>
      <w:r w:rsidR="00AD5C4A" w:rsidRPr="00CC7D7B">
        <w:rPr>
          <w:rFonts w:ascii="Calibri" w:hAnsi="Calibri" w:cs="Calibri"/>
          <w:sz w:val="22"/>
          <w:szCs w:val="22"/>
        </w:rPr>
        <w:t>e</w:t>
      </w:r>
    </w:p>
    <w:p w14:paraId="3A2B632B" w14:textId="77777777" w:rsidR="00FB6EBC" w:rsidRPr="00CC7D7B" w:rsidRDefault="00FB6EBC" w:rsidP="009D0B5C">
      <w:pPr>
        <w:rPr>
          <w:rFonts w:ascii="Calibri" w:hAnsi="Calibri" w:cs="Calibri"/>
          <w:sz w:val="22"/>
          <w:szCs w:val="22"/>
        </w:rPr>
      </w:pPr>
    </w:p>
    <w:p w14:paraId="2D8847C8" w14:textId="77777777" w:rsidR="00FB6EBC" w:rsidRPr="00CC7D7B" w:rsidRDefault="00FB6EBC" w:rsidP="00FB6EBC">
      <w:pPr>
        <w:rPr>
          <w:rFonts w:ascii="Calibri" w:hAnsi="Calibri" w:cs="Calibri"/>
          <w:sz w:val="22"/>
          <w:szCs w:val="22"/>
        </w:rPr>
      </w:pPr>
    </w:p>
    <w:tbl>
      <w:tblPr>
        <w:tblW w:w="9762"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832"/>
        <w:gridCol w:w="1657"/>
        <w:gridCol w:w="2170"/>
        <w:gridCol w:w="1480"/>
        <w:gridCol w:w="1781"/>
        <w:gridCol w:w="1842"/>
      </w:tblGrid>
      <w:tr w:rsidR="00743B48" w:rsidRPr="00CC7D7B" w14:paraId="1F63BC84" w14:textId="77777777" w:rsidTr="00F3305E">
        <w:trPr>
          <w:trHeight w:val="757"/>
        </w:trPr>
        <w:tc>
          <w:tcPr>
            <w:tcW w:w="832" w:type="dxa"/>
            <w:shd w:val="clear" w:color="auto" w:fill="D9D9D9"/>
            <w:noWrap/>
            <w:tcMar>
              <w:top w:w="0" w:type="dxa"/>
              <w:left w:w="108" w:type="dxa"/>
              <w:bottom w:w="0" w:type="dxa"/>
              <w:right w:w="108" w:type="dxa"/>
            </w:tcMar>
            <w:hideMark/>
          </w:tcPr>
          <w:p w14:paraId="6036915B"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 xml:space="preserve">Nr. crt. </w:t>
            </w:r>
          </w:p>
        </w:tc>
        <w:tc>
          <w:tcPr>
            <w:tcW w:w="1657" w:type="dxa"/>
            <w:shd w:val="clear" w:color="auto" w:fill="D9D9D9"/>
            <w:tcMar>
              <w:top w:w="0" w:type="dxa"/>
              <w:left w:w="108" w:type="dxa"/>
              <w:bottom w:w="0" w:type="dxa"/>
              <w:right w:w="108" w:type="dxa"/>
            </w:tcMar>
            <w:hideMark/>
          </w:tcPr>
          <w:p w14:paraId="287337C3" w14:textId="131FA168" w:rsidR="009D0B5C" w:rsidRPr="00CC7D7B" w:rsidDel="00A3730C" w:rsidRDefault="00AD5C4A" w:rsidP="00A3730C">
            <w:pPr>
              <w:jc w:val="center"/>
              <w:rPr>
                <w:del w:id="0" w:author="Anca Barbu" w:date="2023-03-20T13:50:00Z"/>
                <w:rFonts w:ascii="Calibri" w:eastAsiaTheme="minorHAnsi" w:hAnsi="Calibri" w:cs="Calibri"/>
                <w:b/>
                <w:bCs/>
                <w:sz w:val="22"/>
                <w:szCs w:val="22"/>
                <w:lang w:eastAsia="ro-RO"/>
              </w:rPr>
            </w:pPr>
            <w:r w:rsidRPr="00CC7D7B">
              <w:rPr>
                <w:rFonts w:ascii="Calibri" w:eastAsiaTheme="minorHAnsi" w:hAnsi="Calibri" w:cs="Calibri"/>
                <w:b/>
                <w:bCs/>
                <w:sz w:val="22"/>
                <w:szCs w:val="22"/>
                <w:lang w:eastAsia="ro-RO"/>
              </w:rPr>
              <w:t>Nr. carte funciar</w:t>
            </w:r>
            <w:r w:rsidR="001B61A6" w:rsidRPr="00CC7D7B">
              <w:rPr>
                <w:rFonts w:ascii="Calibri" w:eastAsiaTheme="minorHAnsi" w:hAnsi="Calibri" w:cs="Calibri"/>
                <w:b/>
                <w:bCs/>
                <w:sz w:val="22"/>
                <w:szCs w:val="22"/>
                <w:lang w:eastAsia="ro-RO"/>
              </w:rPr>
              <w:t>ă</w:t>
            </w:r>
            <w:r w:rsidR="009D0B5C" w:rsidRPr="00CC7D7B">
              <w:rPr>
                <w:rFonts w:ascii="Calibri" w:hAnsi="Calibri" w:cs="Calibri"/>
              </w:rPr>
              <w:t xml:space="preserve"> </w:t>
            </w:r>
            <w:r w:rsidR="009D0B5C" w:rsidRPr="00CC7D7B">
              <w:rPr>
                <w:rFonts w:ascii="Calibri" w:eastAsiaTheme="minorHAnsi" w:hAnsi="Calibri" w:cs="Calibri"/>
                <w:b/>
                <w:bCs/>
                <w:sz w:val="22"/>
                <w:szCs w:val="22"/>
                <w:lang w:eastAsia="ro-RO"/>
              </w:rPr>
              <w:t>/Nr. document de proprietate</w:t>
            </w:r>
            <w:del w:id="1" w:author="Anca Barbu" w:date="2023-03-20T13:50:00Z">
              <w:r w:rsidR="009D0B5C" w:rsidRPr="00CC7D7B" w:rsidDel="00A3730C">
                <w:rPr>
                  <w:rFonts w:ascii="Calibri" w:eastAsiaTheme="minorHAnsi" w:hAnsi="Calibri" w:cs="Calibri"/>
                  <w:b/>
                  <w:bCs/>
                  <w:sz w:val="22"/>
                  <w:szCs w:val="22"/>
                  <w:lang w:eastAsia="ro-RO"/>
                </w:rPr>
                <w:delText>/</w:delText>
              </w:r>
            </w:del>
          </w:p>
          <w:p w14:paraId="672EF64D" w14:textId="259A8FFE" w:rsidR="009D0B5C" w:rsidRPr="00CC7D7B" w:rsidDel="00A3730C" w:rsidRDefault="009D0B5C" w:rsidP="00A3730C">
            <w:pPr>
              <w:jc w:val="center"/>
              <w:rPr>
                <w:del w:id="2" w:author="Anca Barbu" w:date="2023-03-20T13:50:00Z"/>
                <w:rFonts w:ascii="Calibri" w:eastAsiaTheme="minorHAnsi" w:hAnsi="Calibri" w:cs="Calibri"/>
                <w:b/>
                <w:bCs/>
                <w:sz w:val="22"/>
                <w:szCs w:val="22"/>
                <w:lang w:eastAsia="ro-RO"/>
              </w:rPr>
            </w:pPr>
            <w:del w:id="3" w:author="Anca Barbu" w:date="2023-03-20T13:50:00Z">
              <w:r w:rsidRPr="00CC7D7B" w:rsidDel="00A3730C">
                <w:rPr>
                  <w:rFonts w:ascii="Calibri" w:eastAsiaTheme="minorHAnsi" w:hAnsi="Calibri" w:cs="Calibri"/>
                  <w:b/>
                  <w:bCs/>
                  <w:sz w:val="22"/>
                  <w:szCs w:val="22"/>
                  <w:lang w:eastAsia="ro-RO"/>
                </w:rPr>
                <w:delText>administrare/</w:delText>
              </w:r>
            </w:del>
          </w:p>
          <w:p w14:paraId="0FABC63C" w14:textId="5C4549B5" w:rsidR="009D0B5C" w:rsidRPr="00CC7D7B" w:rsidDel="00A3730C" w:rsidRDefault="009D0B5C" w:rsidP="00A3730C">
            <w:pPr>
              <w:jc w:val="center"/>
              <w:rPr>
                <w:del w:id="4" w:author="Anca Barbu" w:date="2023-03-20T13:50:00Z"/>
                <w:rFonts w:ascii="Calibri" w:eastAsiaTheme="minorHAnsi" w:hAnsi="Calibri" w:cs="Calibri"/>
                <w:b/>
                <w:bCs/>
                <w:sz w:val="22"/>
                <w:szCs w:val="22"/>
                <w:lang w:eastAsia="ro-RO"/>
              </w:rPr>
            </w:pPr>
            <w:del w:id="5" w:author="Anca Barbu" w:date="2023-03-20T13:50:00Z">
              <w:r w:rsidRPr="00CC7D7B" w:rsidDel="00A3730C">
                <w:rPr>
                  <w:rFonts w:ascii="Calibri" w:eastAsiaTheme="minorHAnsi" w:hAnsi="Calibri" w:cs="Calibri"/>
                  <w:b/>
                  <w:bCs/>
                  <w:sz w:val="22"/>
                  <w:szCs w:val="22"/>
                  <w:lang w:eastAsia="ro-RO"/>
                </w:rPr>
                <w:delText>superficie/</w:delText>
              </w:r>
            </w:del>
          </w:p>
          <w:p w14:paraId="4BE0B29B" w14:textId="692998AA" w:rsidR="00AD5C4A" w:rsidRPr="00CC7D7B" w:rsidRDefault="009D0B5C" w:rsidP="00A3730C">
            <w:pPr>
              <w:jc w:val="center"/>
              <w:rPr>
                <w:rFonts w:ascii="Calibri" w:eastAsiaTheme="minorHAnsi" w:hAnsi="Calibri" w:cs="Calibri"/>
                <w:b/>
                <w:bCs/>
                <w:sz w:val="22"/>
                <w:szCs w:val="22"/>
                <w:lang w:eastAsia="ro-RO"/>
              </w:rPr>
            </w:pPr>
            <w:del w:id="6" w:author="Anca Barbu" w:date="2023-03-20T13:50:00Z">
              <w:r w:rsidRPr="00CC7D7B" w:rsidDel="00A3730C">
                <w:rPr>
                  <w:rFonts w:ascii="Calibri" w:eastAsiaTheme="minorHAnsi" w:hAnsi="Calibri" w:cs="Calibri"/>
                  <w:b/>
                  <w:bCs/>
                  <w:sz w:val="22"/>
                  <w:szCs w:val="22"/>
                  <w:lang w:eastAsia="ro-RO"/>
                </w:rPr>
                <w:delText>folosinţă</w:delText>
              </w:r>
            </w:del>
          </w:p>
        </w:tc>
        <w:tc>
          <w:tcPr>
            <w:tcW w:w="2170" w:type="dxa"/>
            <w:shd w:val="clear" w:color="auto" w:fill="D9D9D9"/>
            <w:noWrap/>
            <w:tcMar>
              <w:top w:w="0" w:type="dxa"/>
              <w:left w:w="108" w:type="dxa"/>
              <w:bottom w:w="0" w:type="dxa"/>
              <w:right w:w="108" w:type="dxa"/>
            </w:tcMar>
            <w:hideMark/>
          </w:tcPr>
          <w:p w14:paraId="0630B0BD" w14:textId="77777777" w:rsidR="00AD5C4A" w:rsidRPr="00CC7D7B" w:rsidRDefault="00AD5C4A" w:rsidP="00AD5C4A">
            <w:pPr>
              <w:jc w:val="center"/>
              <w:rPr>
                <w:rFonts w:ascii="Calibri" w:hAnsi="Calibri" w:cs="Calibri"/>
                <w:b/>
                <w:bCs/>
                <w:sz w:val="22"/>
                <w:szCs w:val="22"/>
                <w:lang w:eastAsia="ro-RO"/>
              </w:rPr>
            </w:pPr>
            <w:r w:rsidRPr="00CC7D7B">
              <w:rPr>
                <w:rFonts w:ascii="Calibri" w:hAnsi="Calibri" w:cs="Calibri"/>
                <w:b/>
                <w:bCs/>
                <w:sz w:val="22"/>
                <w:szCs w:val="22"/>
                <w:lang w:eastAsia="ro-RO"/>
              </w:rPr>
              <w:t>Num</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r cadastral</w:t>
            </w:r>
            <w:r w:rsidR="009D0B5C" w:rsidRPr="00CC7D7B">
              <w:rPr>
                <w:rFonts w:ascii="Calibri" w:hAnsi="Calibri" w:cs="Calibri"/>
                <w:b/>
                <w:bCs/>
                <w:sz w:val="22"/>
                <w:szCs w:val="22"/>
                <w:lang w:eastAsia="ro-RO"/>
              </w:rPr>
              <w:t>/element de identificare</w:t>
            </w:r>
            <w:r w:rsidRPr="00CC7D7B">
              <w:rPr>
                <w:rFonts w:ascii="Calibri" w:hAnsi="Calibri" w:cs="Calibri"/>
                <w:b/>
                <w:bCs/>
                <w:sz w:val="22"/>
                <w:szCs w:val="22"/>
                <w:lang w:eastAsia="ro-RO"/>
              </w:rPr>
              <w:t xml:space="preserve"> </w:t>
            </w:r>
          </w:p>
          <w:p w14:paraId="14F900A1" w14:textId="77777777" w:rsidR="00AD5C4A" w:rsidRPr="00CC7D7B" w:rsidRDefault="00AD5C4A" w:rsidP="00F3305E">
            <w:pPr>
              <w:rPr>
                <w:rFonts w:ascii="Calibri" w:eastAsiaTheme="minorHAnsi" w:hAnsi="Calibri" w:cs="Calibri"/>
                <w:b/>
                <w:bCs/>
                <w:sz w:val="22"/>
                <w:szCs w:val="22"/>
                <w:lang w:eastAsia="ro-RO"/>
              </w:rPr>
            </w:pPr>
          </w:p>
        </w:tc>
        <w:tc>
          <w:tcPr>
            <w:tcW w:w="1480" w:type="dxa"/>
            <w:shd w:val="clear" w:color="auto" w:fill="D9D9D9"/>
            <w:noWrap/>
            <w:tcMar>
              <w:top w:w="0" w:type="dxa"/>
              <w:left w:w="108" w:type="dxa"/>
              <w:bottom w:w="0" w:type="dxa"/>
              <w:right w:w="108" w:type="dxa"/>
            </w:tcMar>
            <w:hideMark/>
          </w:tcPr>
          <w:p w14:paraId="2F99DC48"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Suprafa</w:t>
            </w:r>
            <w:r w:rsidR="001B61A6" w:rsidRPr="00CC7D7B">
              <w:rPr>
                <w:rFonts w:ascii="Calibri" w:hAnsi="Calibri" w:cs="Calibri"/>
                <w:b/>
                <w:bCs/>
                <w:sz w:val="22"/>
                <w:szCs w:val="22"/>
                <w:lang w:eastAsia="ro-RO"/>
              </w:rPr>
              <w:t>ţă</w:t>
            </w:r>
          </w:p>
          <w:p w14:paraId="3CA48E0C" w14:textId="77777777" w:rsidR="00AD5C4A" w:rsidRPr="00CC7D7B" w:rsidRDefault="00AD5C4A">
            <w:pPr>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(mp)</w:t>
            </w:r>
          </w:p>
        </w:tc>
        <w:tc>
          <w:tcPr>
            <w:tcW w:w="1781" w:type="dxa"/>
            <w:shd w:val="clear" w:color="auto" w:fill="D9D9D9"/>
            <w:tcMar>
              <w:top w:w="0" w:type="dxa"/>
              <w:left w:w="108" w:type="dxa"/>
              <w:bottom w:w="0" w:type="dxa"/>
              <w:right w:w="108" w:type="dxa"/>
            </w:tcMar>
            <w:hideMark/>
          </w:tcPr>
          <w:p w14:paraId="0FEA3EAD" w14:textId="77777777" w:rsidR="00AD5C4A" w:rsidRPr="00CC7D7B" w:rsidRDefault="001B61A6">
            <w:pPr>
              <w:spacing w:after="240"/>
              <w:jc w:val="center"/>
              <w:rPr>
                <w:rFonts w:ascii="Calibri" w:eastAsiaTheme="minorHAnsi" w:hAnsi="Calibri" w:cs="Calibri"/>
                <w:b/>
                <w:bCs/>
                <w:sz w:val="22"/>
                <w:szCs w:val="22"/>
                <w:lang w:eastAsia="ro-RO"/>
              </w:rPr>
            </w:pPr>
            <w:r w:rsidRPr="00CC7D7B">
              <w:rPr>
                <w:rFonts w:ascii="Calibri" w:hAnsi="Calibri" w:cs="Calibri"/>
                <w:b/>
                <w:bCs/>
                <w:sz w:val="22"/>
                <w:szCs w:val="22"/>
                <w:lang w:eastAsia="ro-RO"/>
              </w:rPr>
              <w:t>O</w:t>
            </w:r>
            <w:r w:rsidR="00AD5C4A" w:rsidRPr="00CC7D7B">
              <w:rPr>
                <w:rFonts w:ascii="Calibri" w:hAnsi="Calibri" w:cs="Calibri"/>
                <w:b/>
                <w:bCs/>
                <w:sz w:val="22"/>
                <w:szCs w:val="22"/>
                <w:lang w:eastAsia="ro-RO"/>
              </w:rPr>
              <w:t>biectiv de investi</w:t>
            </w:r>
            <w:r w:rsidRPr="00CC7D7B">
              <w:rPr>
                <w:rFonts w:ascii="Calibri" w:hAnsi="Calibri" w:cs="Calibri"/>
                <w:b/>
                <w:bCs/>
                <w:sz w:val="22"/>
                <w:szCs w:val="22"/>
                <w:lang w:eastAsia="ro-RO"/>
              </w:rPr>
              <w:t>ţ</w:t>
            </w:r>
            <w:r w:rsidR="00AD5C4A" w:rsidRPr="00CC7D7B">
              <w:rPr>
                <w:rFonts w:ascii="Calibri" w:hAnsi="Calibri" w:cs="Calibri"/>
                <w:b/>
                <w:bCs/>
                <w:sz w:val="22"/>
                <w:szCs w:val="22"/>
                <w:lang w:eastAsia="ro-RO"/>
              </w:rPr>
              <w:t>ie</w:t>
            </w:r>
            <w:r w:rsidR="00F3305E" w:rsidRPr="00CC7D7B">
              <w:rPr>
                <w:rFonts w:ascii="Calibri" w:hAnsi="Calibri" w:cs="Calibri"/>
                <w:b/>
                <w:bCs/>
                <w:sz w:val="22"/>
                <w:szCs w:val="22"/>
                <w:lang w:eastAsia="ro-RO"/>
              </w:rPr>
              <w:t xml:space="preserve"> aferent proiectului</w:t>
            </w:r>
          </w:p>
        </w:tc>
        <w:tc>
          <w:tcPr>
            <w:tcW w:w="1842" w:type="dxa"/>
            <w:shd w:val="clear" w:color="auto" w:fill="D9D9D9"/>
            <w:tcMar>
              <w:top w:w="0" w:type="dxa"/>
              <w:left w:w="108" w:type="dxa"/>
              <w:bottom w:w="0" w:type="dxa"/>
              <w:right w:w="108" w:type="dxa"/>
            </w:tcMar>
            <w:hideMark/>
          </w:tcPr>
          <w:p w14:paraId="28731DEF"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Istoric (dac</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 este cazul). </w:t>
            </w:r>
          </w:p>
          <w:p w14:paraId="63501E4F" w14:textId="77777777" w:rsidR="00AD5C4A" w:rsidRPr="00CC7D7B" w:rsidRDefault="00AD5C4A">
            <w:pPr>
              <w:jc w:val="center"/>
              <w:rPr>
                <w:rFonts w:ascii="Calibri" w:hAnsi="Calibri" w:cs="Calibri"/>
                <w:b/>
                <w:bCs/>
                <w:sz w:val="22"/>
                <w:szCs w:val="22"/>
                <w:lang w:eastAsia="ro-RO"/>
              </w:rPr>
            </w:pPr>
          </w:p>
          <w:p w14:paraId="13A7974A" w14:textId="77777777" w:rsidR="00AD5C4A" w:rsidRPr="00CC7D7B" w:rsidRDefault="00AD5C4A">
            <w:pPr>
              <w:jc w:val="center"/>
              <w:rPr>
                <w:rFonts w:ascii="Calibri" w:hAnsi="Calibri" w:cs="Calibri"/>
                <w:b/>
                <w:bCs/>
                <w:sz w:val="22"/>
                <w:szCs w:val="22"/>
                <w:lang w:eastAsia="ro-RO"/>
              </w:rPr>
            </w:pPr>
            <w:r w:rsidRPr="00CC7D7B">
              <w:rPr>
                <w:rFonts w:ascii="Calibri" w:hAnsi="Calibri" w:cs="Calibri"/>
                <w:b/>
                <w:bCs/>
                <w:sz w:val="22"/>
                <w:szCs w:val="22"/>
                <w:lang w:eastAsia="ro-RO"/>
              </w:rPr>
              <w:t>Se vor men</w:t>
            </w:r>
            <w:r w:rsidR="001B61A6" w:rsidRPr="00CC7D7B">
              <w:rPr>
                <w:rFonts w:ascii="Calibri" w:hAnsi="Calibri" w:cs="Calibri"/>
                <w:b/>
                <w:bCs/>
                <w:sz w:val="22"/>
                <w:szCs w:val="22"/>
                <w:lang w:eastAsia="ro-RO"/>
              </w:rPr>
              <w:t>ţ</w:t>
            </w:r>
            <w:r w:rsidRPr="00CC7D7B">
              <w:rPr>
                <w:rFonts w:ascii="Calibri" w:hAnsi="Calibri" w:cs="Calibri"/>
                <w:b/>
                <w:bCs/>
                <w:sz w:val="22"/>
                <w:szCs w:val="22"/>
                <w:lang w:eastAsia="ro-RO"/>
              </w:rPr>
              <w:t>iona actele privind de</w:t>
            </w:r>
            <w:r w:rsidR="001B61A6" w:rsidRPr="00CC7D7B">
              <w:rPr>
                <w:rFonts w:ascii="Calibri" w:hAnsi="Calibri" w:cs="Calibri"/>
                <w:b/>
                <w:bCs/>
                <w:sz w:val="22"/>
                <w:szCs w:val="22"/>
                <w:lang w:eastAsia="ro-RO"/>
              </w:rPr>
              <w:t>z</w:t>
            </w:r>
            <w:r w:rsidRPr="00CC7D7B">
              <w:rPr>
                <w:rFonts w:ascii="Calibri" w:hAnsi="Calibri" w:cs="Calibri"/>
                <w:b/>
                <w:bCs/>
                <w:sz w:val="22"/>
                <w:szCs w:val="22"/>
                <w:lang w:eastAsia="ro-RO"/>
              </w:rPr>
              <w:t>membr</w:t>
            </w:r>
            <w:r w:rsidR="001B61A6" w:rsidRPr="00CC7D7B">
              <w:rPr>
                <w:rFonts w:ascii="Calibri" w:hAnsi="Calibri" w:cs="Calibri"/>
                <w:b/>
                <w:bCs/>
                <w:sz w:val="22"/>
                <w:szCs w:val="22"/>
                <w:lang w:eastAsia="ro-RO"/>
              </w:rPr>
              <w:t>ă</w:t>
            </w:r>
            <w:r w:rsidRPr="00CC7D7B">
              <w:rPr>
                <w:rFonts w:ascii="Calibri" w:hAnsi="Calibri" w:cs="Calibri"/>
                <w:b/>
                <w:bCs/>
                <w:sz w:val="22"/>
                <w:szCs w:val="22"/>
                <w:lang w:eastAsia="ro-RO"/>
              </w:rPr>
              <w:t xml:space="preserve">rile </w:t>
            </w:r>
            <w:r w:rsidR="001B61A6" w:rsidRPr="00CC7D7B">
              <w:rPr>
                <w:rFonts w:ascii="Calibri" w:hAnsi="Calibri" w:cs="Calibri"/>
                <w:b/>
                <w:bCs/>
                <w:sz w:val="22"/>
                <w:szCs w:val="22"/>
                <w:lang w:eastAsia="ro-RO"/>
              </w:rPr>
              <w:t>ş</w:t>
            </w:r>
            <w:r w:rsidRPr="00CC7D7B">
              <w:rPr>
                <w:rFonts w:ascii="Calibri" w:hAnsi="Calibri" w:cs="Calibri"/>
                <w:b/>
                <w:bCs/>
                <w:sz w:val="22"/>
                <w:szCs w:val="22"/>
                <w:lang w:eastAsia="ro-RO"/>
              </w:rPr>
              <w:t xml:space="preserve">i alipirile, etc  </w:t>
            </w:r>
          </w:p>
        </w:tc>
      </w:tr>
      <w:tr w:rsidR="00AD5C4A" w:rsidRPr="00CC7D7B" w14:paraId="310FDB31" w14:textId="77777777" w:rsidTr="00F3305E">
        <w:trPr>
          <w:trHeight w:val="448"/>
        </w:trPr>
        <w:tc>
          <w:tcPr>
            <w:tcW w:w="832" w:type="dxa"/>
            <w:shd w:val="clear" w:color="auto" w:fill="FFFFFF"/>
            <w:tcMar>
              <w:top w:w="0" w:type="dxa"/>
              <w:left w:w="108" w:type="dxa"/>
              <w:bottom w:w="0" w:type="dxa"/>
              <w:right w:w="108" w:type="dxa"/>
            </w:tcMar>
            <w:vAlign w:val="center"/>
          </w:tcPr>
          <w:p w14:paraId="5043C422" w14:textId="77777777" w:rsidR="00AD5C4A" w:rsidRPr="00CC7D7B" w:rsidRDefault="00AD5C4A">
            <w:pPr>
              <w:jc w:val="center"/>
              <w:rPr>
                <w:rFonts w:ascii="Calibri" w:eastAsiaTheme="minorHAnsi" w:hAnsi="Calibri" w:cs="Calibri"/>
                <w:color w:val="000000"/>
                <w:sz w:val="22"/>
                <w:szCs w:val="22"/>
                <w:lang w:eastAsia="ro-RO"/>
              </w:rPr>
            </w:pPr>
          </w:p>
        </w:tc>
        <w:tc>
          <w:tcPr>
            <w:tcW w:w="1657" w:type="dxa"/>
            <w:shd w:val="clear" w:color="auto" w:fill="FFFFFF"/>
            <w:tcMar>
              <w:top w:w="0" w:type="dxa"/>
              <w:left w:w="108" w:type="dxa"/>
              <w:bottom w:w="0" w:type="dxa"/>
              <w:right w:w="108" w:type="dxa"/>
            </w:tcMar>
            <w:vAlign w:val="center"/>
          </w:tcPr>
          <w:p w14:paraId="52C81E53" w14:textId="77777777" w:rsidR="00AD5C4A" w:rsidRPr="00CC7D7B" w:rsidRDefault="00AD5C4A">
            <w:pPr>
              <w:jc w:val="center"/>
              <w:rPr>
                <w:rFonts w:ascii="Calibri" w:eastAsiaTheme="minorHAnsi" w:hAnsi="Calibri" w:cs="Calibri"/>
                <w:color w:val="000000"/>
                <w:sz w:val="22"/>
                <w:szCs w:val="22"/>
                <w:lang w:eastAsia="ro-RO"/>
              </w:rPr>
            </w:pPr>
          </w:p>
        </w:tc>
        <w:tc>
          <w:tcPr>
            <w:tcW w:w="2170" w:type="dxa"/>
            <w:shd w:val="clear" w:color="auto" w:fill="FFFFFF"/>
            <w:tcMar>
              <w:top w:w="0" w:type="dxa"/>
              <w:left w:w="108" w:type="dxa"/>
              <w:bottom w:w="0" w:type="dxa"/>
              <w:right w:w="108" w:type="dxa"/>
            </w:tcMar>
            <w:vAlign w:val="center"/>
          </w:tcPr>
          <w:p w14:paraId="6240250D" w14:textId="77777777" w:rsidR="00AD5C4A" w:rsidRPr="00CC7D7B" w:rsidRDefault="00AD5C4A">
            <w:pPr>
              <w:jc w:val="center"/>
              <w:rPr>
                <w:rFonts w:ascii="Calibri" w:eastAsiaTheme="minorHAnsi" w:hAnsi="Calibri" w:cs="Calibri"/>
                <w:color w:val="000000"/>
                <w:sz w:val="22"/>
                <w:szCs w:val="22"/>
                <w:lang w:eastAsia="ro-RO"/>
              </w:rPr>
            </w:pPr>
          </w:p>
        </w:tc>
        <w:tc>
          <w:tcPr>
            <w:tcW w:w="1480" w:type="dxa"/>
            <w:shd w:val="clear" w:color="auto" w:fill="FFFFFF"/>
            <w:tcMar>
              <w:top w:w="0" w:type="dxa"/>
              <w:left w:w="108" w:type="dxa"/>
              <w:bottom w:w="0" w:type="dxa"/>
              <w:right w:w="108" w:type="dxa"/>
            </w:tcMar>
            <w:vAlign w:val="center"/>
          </w:tcPr>
          <w:p w14:paraId="51DA47D3" w14:textId="77777777" w:rsidR="00AD5C4A" w:rsidRPr="00CC7D7B" w:rsidRDefault="00AD5C4A">
            <w:pPr>
              <w:jc w:val="center"/>
              <w:rPr>
                <w:rFonts w:ascii="Calibri" w:eastAsiaTheme="minorHAnsi" w:hAnsi="Calibri" w:cs="Calibri"/>
                <w:color w:val="000000"/>
                <w:sz w:val="22"/>
                <w:szCs w:val="22"/>
                <w:lang w:eastAsia="ro-RO"/>
              </w:rPr>
            </w:pPr>
          </w:p>
        </w:tc>
        <w:tc>
          <w:tcPr>
            <w:tcW w:w="1781" w:type="dxa"/>
            <w:shd w:val="clear" w:color="auto" w:fill="FFFFFF"/>
            <w:tcMar>
              <w:top w:w="0" w:type="dxa"/>
              <w:left w:w="108" w:type="dxa"/>
              <w:bottom w:w="0" w:type="dxa"/>
              <w:right w:w="108" w:type="dxa"/>
            </w:tcMar>
            <w:vAlign w:val="center"/>
          </w:tcPr>
          <w:p w14:paraId="3E025D44" w14:textId="77777777" w:rsidR="00AD5C4A" w:rsidRPr="00CC7D7B" w:rsidRDefault="00AD5C4A">
            <w:pPr>
              <w:jc w:val="center"/>
              <w:rPr>
                <w:rFonts w:ascii="Calibri" w:eastAsiaTheme="minorHAnsi" w:hAnsi="Calibri" w:cs="Calibri"/>
                <w:color w:val="000000"/>
                <w:sz w:val="22"/>
                <w:szCs w:val="22"/>
                <w:lang w:eastAsia="ro-RO"/>
              </w:rPr>
            </w:pPr>
          </w:p>
        </w:tc>
        <w:tc>
          <w:tcPr>
            <w:tcW w:w="1842" w:type="dxa"/>
            <w:shd w:val="clear" w:color="auto" w:fill="FFFFFF"/>
            <w:tcMar>
              <w:top w:w="0" w:type="dxa"/>
              <w:left w:w="108" w:type="dxa"/>
              <w:bottom w:w="0" w:type="dxa"/>
              <w:right w:w="108" w:type="dxa"/>
            </w:tcMar>
            <w:vAlign w:val="center"/>
          </w:tcPr>
          <w:p w14:paraId="7BC0DDF4" w14:textId="77777777" w:rsidR="00AD5C4A" w:rsidRPr="00CC7D7B" w:rsidRDefault="00AD5C4A">
            <w:pPr>
              <w:jc w:val="center"/>
              <w:rPr>
                <w:rFonts w:ascii="Calibri" w:hAnsi="Calibri" w:cs="Calibri"/>
                <w:color w:val="000000"/>
                <w:sz w:val="22"/>
                <w:szCs w:val="22"/>
                <w:lang w:eastAsia="ro-RO"/>
              </w:rPr>
            </w:pPr>
          </w:p>
        </w:tc>
      </w:tr>
      <w:tr w:rsidR="00AD5C4A" w:rsidRPr="00CC7D7B" w14:paraId="0AA87CD8" w14:textId="77777777" w:rsidTr="00F3305E">
        <w:trPr>
          <w:trHeight w:val="309"/>
        </w:trPr>
        <w:tc>
          <w:tcPr>
            <w:tcW w:w="832" w:type="dxa"/>
            <w:noWrap/>
            <w:tcMar>
              <w:top w:w="0" w:type="dxa"/>
              <w:left w:w="108" w:type="dxa"/>
              <w:bottom w:w="0" w:type="dxa"/>
              <w:right w:w="108" w:type="dxa"/>
            </w:tcMar>
            <w:vAlign w:val="bottom"/>
            <w:hideMark/>
          </w:tcPr>
          <w:p w14:paraId="4858C2E3"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10396160"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04594A5D"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708684E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73A4CDA8"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472941B"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r w:rsidR="00AD5C4A" w:rsidRPr="00CC7D7B" w14:paraId="626F8994" w14:textId="77777777" w:rsidTr="00F3305E">
        <w:trPr>
          <w:trHeight w:val="309"/>
        </w:trPr>
        <w:tc>
          <w:tcPr>
            <w:tcW w:w="832" w:type="dxa"/>
            <w:noWrap/>
            <w:tcMar>
              <w:top w:w="0" w:type="dxa"/>
              <w:left w:w="108" w:type="dxa"/>
              <w:bottom w:w="0" w:type="dxa"/>
              <w:right w:w="108" w:type="dxa"/>
            </w:tcMar>
            <w:vAlign w:val="bottom"/>
            <w:hideMark/>
          </w:tcPr>
          <w:p w14:paraId="7CCA244F"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657" w:type="dxa"/>
            <w:noWrap/>
            <w:tcMar>
              <w:top w:w="0" w:type="dxa"/>
              <w:left w:w="108" w:type="dxa"/>
              <w:bottom w:w="0" w:type="dxa"/>
              <w:right w:w="108" w:type="dxa"/>
            </w:tcMar>
            <w:vAlign w:val="bottom"/>
            <w:hideMark/>
          </w:tcPr>
          <w:p w14:paraId="71DFF397"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2170" w:type="dxa"/>
            <w:noWrap/>
            <w:tcMar>
              <w:top w:w="0" w:type="dxa"/>
              <w:left w:w="108" w:type="dxa"/>
              <w:bottom w:w="0" w:type="dxa"/>
              <w:right w:w="108" w:type="dxa"/>
            </w:tcMar>
            <w:vAlign w:val="bottom"/>
            <w:hideMark/>
          </w:tcPr>
          <w:p w14:paraId="3790E2AA"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480" w:type="dxa"/>
            <w:noWrap/>
            <w:tcMar>
              <w:top w:w="0" w:type="dxa"/>
              <w:left w:w="108" w:type="dxa"/>
              <w:bottom w:w="0" w:type="dxa"/>
              <w:right w:w="108" w:type="dxa"/>
            </w:tcMar>
            <w:vAlign w:val="bottom"/>
            <w:hideMark/>
          </w:tcPr>
          <w:p w14:paraId="4C546282"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781" w:type="dxa"/>
            <w:noWrap/>
            <w:tcMar>
              <w:top w:w="0" w:type="dxa"/>
              <w:left w:w="108" w:type="dxa"/>
              <w:bottom w:w="0" w:type="dxa"/>
              <w:right w:w="108" w:type="dxa"/>
            </w:tcMar>
            <w:vAlign w:val="bottom"/>
            <w:hideMark/>
          </w:tcPr>
          <w:p w14:paraId="5C53EB65" w14:textId="77777777" w:rsidR="00AD5C4A" w:rsidRPr="00CC7D7B" w:rsidRDefault="00AD5C4A">
            <w:pPr>
              <w:rPr>
                <w:rFonts w:ascii="Calibri" w:eastAsiaTheme="minorHAnsi" w:hAnsi="Calibri" w:cs="Calibri"/>
                <w:color w:val="000000"/>
                <w:sz w:val="22"/>
                <w:szCs w:val="22"/>
                <w:lang w:eastAsia="ro-RO"/>
              </w:rPr>
            </w:pPr>
            <w:r w:rsidRPr="00CC7D7B">
              <w:rPr>
                <w:rFonts w:ascii="Calibri" w:hAnsi="Calibri" w:cs="Calibri"/>
                <w:color w:val="000000"/>
                <w:sz w:val="22"/>
                <w:szCs w:val="22"/>
                <w:lang w:eastAsia="ro-RO"/>
              </w:rPr>
              <w:t> </w:t>
            </w:r>
          </w:p>
        </w:tc>
        <w:tc>
          <w:tcPr>
            <w:tcW w:w="1842" w:type="dxa"/>
            <w:noWrap/>
            <w:tcMar>
              <w:top w:w="0" w:type="dxa"/>
              <w:left w:w="108" w:type="dxa"/>
              <w:bottom w:w="0" w:type="dxa"/>
              <w:right w:w="108" w:type="dxa"/>
            </w:tcMar>
            <w:vAlign w:val="bottom"/>
            <w:hideMark/>
          </w:tcPr>
          <w:p w14:paraId="1A7A5730" w14:textId="77777777" w:rsidR="00AD5C4A" w:rsidRPr="00CC7D7B" w:rsidRDefault="00AD5C4A">
            <w:pPr>
              <w:rPr>
                <w:rFonts w:ascii="Calibri" w:hAnsi="Calibri" w:cs="Calibri"/>
                <w:color w:val="000000"/>
                <w:sz w:val="22"/>
                <w:szCs w:val="22"/>
                <w:lang w:eastAsia="ro-RO"/>
              </w:rPr>
            </w:pPr>
            <w:r w:rsidRPr="00CC7D7B">
              <w:rPr>
                <w:rFonts w:ascii="Calibri" w:hAnsi="Calibri" w:cs="Calibri"/>
                <w:color w:val="000000"/>
                <w:sz w:val="22"/>
                <w:szCs w:val="22"/>
                <w:lang w:eastAsia="ro-RO"/>
              </w:rPr>
              <w:t> </w:t>
            </w:r>
          </w:p>
        </w:tc>
      </w:tr>
    </w:tbl>
    <w:p w14:paraId="6BFDD4FF" w14:textId="77777777" w:rsidR="00FB6EBC" w:rsidRPr="00CC7D7B" w:rsidRDefault="00FB6EBC" w:rsidP="00FB6EBC">
      <w:pPr>
        <w:rPr>
          <w:rFonts w:ascii="Calibri" w:hAnsi="Calibri" w:cs="Calibri"/>
        </w:rPr>
      </w:pPr>
    </w:p>
    <w:sectPr w:rsidR="00FB6EBC" w:rsidRPr="00CC7D7B" w:rsidSect="00E873C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49DA2B" w14:textId="77777777" w:rsidR="00566F24" w:rsidRDefault="00566F24" w:rsidP="009D0B5C">
      <w:pPr>
        <w:spacing w:before="0" w:after="0"/>
      </w:pPr>
      <w:r>
        <w:separator/>
      </w:r>
    </w:p>
  </w:endnote>
  <w:endnote w:type="continuationSeparator" w:id="0">
    <w:p w14:paraId="16A698BB" w14:textId="77777777" w:rsidR="00566F24" w:rsidRDefault="00566F24" w:rsidP="009D0B5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52C03" w14:textId="77777777" w:rsidR="003A7BF0" w:rsidRDefault="003A7B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40ECF" w14:textId="77777777" w:rsidR="003A7BF0" w:rsidRDefault="003A7B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EFEA7" w14:textId="77777777" w:rsidR="003A7BF0" w:rsidRDefault="003A7B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11980" w14:textId="77777777" w:rsidR="00566F24" w:rsidRDefault="00566F24" w:rsidP="009D0B5C">
      <w:pPr>
        <w:spacing w:before="0" w:after="0"/>
      </w:pPr>
      <w:r>
        <w:separator/>
      </w:r>
    </w:p>
  </w:footnote>
  <w:footnote w:type="continuationSeparator" w:id="0">
    <w:p w14:paraId="13252915" w14:textId="77777777" w:rsidR="00566F24" w:rsidRDefault="00566F24" w:rsidP="009D0B5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FC7B8" w14:textId="77777777" w:rsidR="003A7BF0" w:rsidRDefault="003A7B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D0B5C" w:rsidRPr="00567C76" w14:paraId="5BDD7B6D" w14:textId="77777777" w:rsidTr="00181583">
      <w:tc>
        <w:tcPr>
          <w:tcW w:w="8041" w:type="dxa"/>
          <w:tcBorders>
            <w:bottom w:val="single" w:sz="4" w:space="0" w:color="333333"/>
          </w:tcBorders>
        </w:tcPr>
        <w:p w14:paraId="3385A4C4" w14:textId="77777777" w:rsidR="009D0B5C" w:rsidRPr="009D0B5C" w:rsidRDefault="009D0B5C" w:rsidP="009D0B5C">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 xml:space="preserve">Programul Regional Sud-Vest </w:t>
          </w:r>
          <w:r w:rsidR="00743B48">
            <w:rPr>
              <w:rFonts w:ascii="Trebuchet MS" w:hAnsi="Trebuchet MS" w:cs="Calibri"/>
              <w:b/>
              <w:sz w:val="16"/>
              <w:szCs w:val="16"/>
              <w:lang w:val="pt-BR"/>
            </w:rPr>
            <w:t xml:space="preserve">Oltenia </w:t>
          </w:r>
          <w:r w:rsidRPr="009D0B5C">
            <w:rPr>
              <w:rFonts w:ascii="Trebuchet MS" w:hAnsi="Trebuchet MS" w:cs="Calibri"/>
              <w:b/>
              <w:sz w:val="16"/>
              <w:szCs w:val="16"/>
              <w:lang w:val="pt-BR"/>
            </w:rPr>
            <w:t>2021-2027</w:t>
          </w:r>
        </w:p>
        <w:p w14:paraId="290ED027" w14:textId="23A73341" w:rsidR="009D0B5C" w:rsidRPr="009D0B5C" w:rsidRDefault="009D0B5C" w:rsidP="009D0B5C">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ins w:id="7" w:author="Anca Barbu" w:date="2023-03-20T13:43:00Z">
            <w:r w:rsidR="003A7BF0">
              <w:rPr>
                <w:sz w:val="16"/>
                <w:szCs w:val="16"/>
              </w:rPr>
              <w:t>6:  Educatie moderna si incluziva</w:t>
            </w:r>
          </w:ins>
        </w:p>
        <w:p w14:paraId="38543B4D" w14:textId="74449726" w:rsidR="009D0B5C" w:rsidRPr="009D0B5C" w:rsidRDefault="009D0B5C" w:rsidP="009D0B5C">
          <w:pPr>
            <w:spacing w:before="0" w:after="0"/>
            <w:rPr>
              <w:b/>
              <w:sz w:val="16"/>
              <w:szCs w:val="16"/>
            </w:rPr>
          </w:pPr>
          <w:r>
            <w:rPr>
              <w:b/>
              <w:sz w:val="16"/>
              <w:szCs w:val="16"/>
            </w:rPr>
            <w:t xml:space="preserve">Obiectiv specific </w:t>
          </w:r>
          <w:del w:id="8" w:author="Anca Barbu" w:date="2023-03-20T13:43:00Z">
            <w:r w:rsidDel="003A7BF0">
              <w:rPr>
                <w:b/>
                <w:sz w:val="16"/>
                <w:szCs w:val="16"/>
              </w:rPr>
              <w:delText xml:space="preserve">3.2 - </w:delText>
            </w:r>
            <w:r w:rsidRPr="009D0B5C" w:rsidDel="003A7BF0">
              <w:rPr>
                <w:b/>
                <w:sz w:val="16"/>
                <w:szCs w:val="16"/>
              </w:rPr>
              <w:delText>Dezvoltarea și creșterea unei mobilități naționale, regionale și locale durabile, reziliente la schimbările climatice, inteligente și intermodale, inclusiv îmbunătățirea accesului la TEN-T și a mobilității transfrontalier</w:delText>
            </w:r>
            <w:r w:rsidDel="003A7BF0">
              <w:rPr>
                <w:b/>
                <w:sz w:val="16"/>
                <w:szCs w:val="16"/>
              </w:rPr>
              <w:delText>e</w:delText>
            </w:r>
          </w:del>
          <w:ins w:id="9" w:author="Anca Barbu" w:date="2023-03-20T13:43:00Z">
            <w:r w:rsidR="003A7BF0">
              <w:rPr>
                <w:b/>
                <w:sz w:val="16"/>
                <w:szCs w:val="16"/>
              </w:rPr>
              <w:t xml:space="preserve"> </w:t>
            </w:r>
            <w:r w:rsidR="003A7BF0">
              <w:rPr>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ins>
        </w:p>
        <w:p w14:paraId="1273D3FA" w14:textId="71845623" w:rsidR="009D0B5C" w:rsidRPr="009D0B5C" w:rsidRDefault="009D0B5C" w:rsidP="009D0B5C">
          <w:pPr>
            <w:spacing w:before="0" w:after="0"/>
            <w:rPr>
              <w:sz w:val="16"/>
              <w:szCs w:val="16"/>
            </w:rPr>
          </w:pPr>
          <w:r w:rsidRPr="009D0B5C">
            <w:rPr>
              <w:rFonts w:cs="Calibri"/>
              <w:b/>
              <w:sz w:val="16"/>
              <w:szCs w:val="16"/>
            </w:rPr>
            <w:t xml:space="preserve">Acţiunea </w:t>
          </w:r>
          <w:del w:id="10" w:author="Anca Barbu" w:date="2023-03-20T13:43:00Z">
            <w:r w:rsidRPr="009D0B5C" w:rsidDel="003A7BF0">
              <w:rPr>
                <w:rFonts w:cs="Calibri"/>
                <w:b/>
                <w:sz w:val="16"/>
                <w:szCs w:val="16"/>
              </w:rPr>
              <w:delText>A: Conectivitate regională și îmbunătățirea accesului la TEN-T</w:delText>
            </w:r>
          </w:del>
          <w:ins w:id="11" w:author="Anca Barbu" w:date="2023-03-20T13:43:00Z">
            <w:r w:rsidR="003A7BF0">
              <w:rPr>
                <w:rFonts w:cs="Calibri"/>
                <w:b/>
                <w:sz w:val="16"/>
                <w:szCs w:val="16"/>
              </w:rPr>
              <w:t xml:space="preserve"> </w:t>
            </w:r>
            <w:r w:rsidR="003A7BF0">
              <w:rPr>
                <w:sz w:val="16"/>
                <w:szCs w:val="16"/>
              </w:rPr>
              <w:t xml:space="preserve"> </w:t>
            </w:r>
            <w:r w:rsidR="003A7BF0" w:rsidRPr="00433DB3">
              <w:rPr>
                <w:rFonts w:asciiTheme="minorHAnsi" w:hAnsiTheme="minorHAnsi" w:cstheme="minorBidi"/>
                <w:sz w:val="16"/>
                <w:szCs w:val="16"/>
              </w:rPr>
              <w:t>Investiții în dezvoltarea infrastructurii educaționale pentru învățământ primar și secundar</w:t>
            </w:r>
          </w:ins>
        </w:p>
      </w:tc>
      <w:tc>
        <w:tcPr>
          <w:tcW w:w="1156" w:type="dxa"/>
          <w:tcBorders>
            <w:bottom w:val="single" w:sz="4" w:space="0" w:color="333333"/>
          </w:tcBorders>
        </w:tcPr>
        <w:p w14:paraId="0097D545" w14:textId="77777777" w:rsidR="009D0B5C" w:rsidRPr="00567C76" w:rsidRDefault="009D0B5C" w:rsidP="009D0B5C">
          <w:pPr>
            <w:tabs>
              <w:tab w:val="center" w:pos="4536"/>
              <w:tab w:val="right" w:pos="9072"/>
            </w:tabs>
            <w:spacing w:after="0"/>
            <w:jc w:val="center"/>
            <w:rPr>
              <w:rFonts w:cs="Calibri"/>
              <w:sz w:val="16"/>
              <w:szCs w:val="16"/>
            </w:rPr>
          </w:pPr>
        </w:p>
      </w:tc>
    </w:tr>
    <w:tr w:rsidR="009D0B5C" w:rsidRPr="00567C76" w14:paraId="3518584C" w14:textId="77777777" w:rsidTr="00181583">
      <w:trPr>
        <w:cantSplit/>
      </w:trPr>
      <w:tc>
        <w:tcPr>
          <w:tcW w:w="9197" w:type="dxa"/>
          <w:gridSpan w:val="2"/>
          <w:tcBorders>
            <w:top w:val="nil"/>
            <w:bottom w:val="nil"/>
          </w:tcBorders>
        </w:tcPr>
        <w:p w14:paraId="5AD4E9C0" w14:textId="77777777" w:rsidR="009D0B5C" w:rsidRPr="00567C76" w:rsidRDefault="009D0B5C" w:rsidP="009D0B5C">
          <w:pPr>
            <w:tabs>
              <w:tab w:val="center" w:pos="4536"/>
              <w:tab w:val="right" w:pos="9072"/>
            </w:tabs>
            <w:spacing w:after="0"/>
            <w:rPr>
              <w:rFonts w:cs="Calibri"/>
              <w:b/>
              <w:bCs/>
              <w:sz w:val="16"/>
              <w:szCs w:val="16"/>
            </w:rPr>
          </w:pPr>
        </w:p>
      </w:tc>
    </w:tr>
  </w:tbl>
  <w:p w14:paraId="02002485" w14:textId="25625084" w:rsidR="009D0B5C" w:rsidRPr="00567C76"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SV/1/</w:t>
    </w:r>
    <w:del w:id="12" w:author="Anca Barbu" w:date="2023-03-20T13:43:00Z">
      <w:r w:rsidRPr="00567C76" w:rsidDel="003A7BF0">
        <w:rPr>
          <w:rFonts w:ascii="Trebuchet MS" w:hAnsi="Trebuchet MS" w:cs="Calibri"/>
          <w:b/>
          <w:sz w:val="16"/>
          <w:szCs w:val="16"/>
          <w:lang w:val="pt-BR"/>
        </w:rPr>
        <w:delText>5</w:delText>
      </w:r>
    </w:del>
    <w:ins w:id="13" w:author="Anca Barbu" w:date="2023-03-20T13:43:00Z">
      <w:r w:rsidR="003A7BF0">
        <w:rPr>
          <w:rFonts w:ascii="Trebuchet MS" w:hAnsi="Trebuchet MS" w:cs="Calibri"/>
          <w:b/>
          <w:sz w:val="16"/>
          <w:szCs w:val="16"/>
          <w:lang w:val="pt-BR"/>
        </w:rPr>
        <w:t>6</w:t>
      </w:r>
    </w:ins>
    <w:r w:rsidRPr="00567C76">
      <w:rPr>
        <w:rFonts w:ascii="Trebuchet MS" w:hAnsi="Trebuchet MS" w:cs="Calibri"/>
        <w:b/>
        <w:sz w:val="16"/>
        <w:szCs w:val="16"/>
        <w:lang w:val="pt-BR"/>
      </w:rPr>
      <w:t>/</w:t>
    </w:r>
    <w:del w:id="14" w:author="Anca Barbu" w:date="2023-03-20T13:43:00Z">
      <w:r w:rsidRPr="00567C76" w:rsidDel="003A7BF0">
        <w:rPr>
          <w:rFonts w:ascii="Trebuchet MS" w:hAnsi="Trebuchet MS" w:cs="Calibri"/>
          <w:b/>
          <w:sz w:val="16"/>
          <w:szCs w:val="16"/>
          <w:lang w:val="pt-BR"/>
        </w:rPr>
        <w:delText>3</w:delText>
      </w:r>
    </w:del>
    <w:ins w:id="15" w:author="Anca Barbu" w:date="2023-03-20T13:43:00Z">
      <w:r w:rsidR="003A7BF0">
        <w:rPr>
          <w:rFonts w:ascii="Trebuchet MS" w:hAnsi="Trebuchet MS" w:cs="Calibri"/>
          <w:b/>
          <w:sz w:val="16"/>
          <w:szCs w:val="16"/>
          <w:lang w:val="pt-BR"/>
        </w:rPr>
        <w:t>4</w:t>
      </w:r>
    </w:ins>
    <w:r w:rsidRPr="00567C76">
      <w:rPr>
        <w:rFonts w:ascii="Trebuchet MS" w:hAnsi="Trebuchet MS" w:cs="Calibri"/>
        <w:b/>
        <w:sz w:val="16"/>
        <w:szCs w:val="16"/>
        <w:lang w:val="pt-BR"/>
      </w:rPr>
      <w:t>.2/202</w:t>
    </w:r>
    <w:del w:id="16" w:author="Anca Barbu" w:date="2023-03-20T13:44:00Z">
      <w:r w:rsidRPr="00567C76" w:rsidDel="003A7BF0">
        <w:rPr>
          <w:rFonts w:ascii="Trebuchet MS" w:hAnsi="Trebuchet MS" w:cs="Calibri"/>
          <w:b/>
          <w:sz w:val="16"/>
          <w:szCs w:val="16"/>
          <w:lang w:val="pt-BR"/>
        </w:rPr>
        <w:delText>2</w:delText>
      </w:r>
    </w:del>
    <w:ins w:id="17" w:author="Anca Barbu" w:date="2023-03-20T13:44:00Z">
      <w:r w:rsidR="003A7BF0">
        <w:rPr>
          <w:rFonts w:ascii="Trebuchet MS" w:hAnsi="Trebuchet MS" w:cs="Calibri"/>
          <w:b/>
          <w:sz w:val="16"/>
          <w:szCs w:val="16"/>
          <w:lang w:val="pt-BR"/>
        </w:rPr>
        <w:t>3</w:t>
      </w:r>
    </w:ins>
    <w:r w:rsidR="007F2CEE">
      <w:rPr>
        <w:rFonts w:ascii="Trebuchet MS" w:hAnsi="Trebuchet MS" w:cs="Calibri"/>
        <w:b/>
        <w:sz w:val="16"/>
        <w:szCs w:val="16"/>
        <w:lang w:val="pt-BR"/>
      </w:rPr>
      <w:t xml:space="preserve"> - Model I</w:t>
    </w:r>
  </w:p>
  <w:p w14:paraId="5A85ABAD" w14:textId="77777777" w:rsidR="009D0B5C" w:rsidRPr="00567C76" w:rsidRDefault="009D0B5C" w:rsidP="009D0B5C">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14:paraId="5517EFE1" w14:textId="77777777" w:rsidR="009D0B5C" w:rsidRDefault="009D0B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14C57" w14:textId="77777777" w:rsidR="003A7BF0" w:rsidRDefault="003A7B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164470386">
    <w:abstractNumId w:val="0"/>
  </w:num>
  <w:num w:numId="2" w16cid:durableId="446849591">
    <w:abstractNumId w:val="0"/>
  </w:num>
  <w:num w:numId="3" w16cid:durableId="1706052929">
    <w:abstractNumId w:val="0"/>
  </w:num>
  <w:num w:numId="4" w16cid:durableId="1783956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7379269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ca Barbu">
    <w15:presenceInfo w15:providerId="AD" w15:userId="S-1-5-21-2908191251-2199599498-765975928-12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26B33"/>
    <w:rsid w:val="000362B4"/>
    <w:rsid w:val="00043F96"/>
    <w:rsid w:val="0006554E"/>
    <w:rsid w:val="000E2715"/>
    <w:rsid w:val="000E7DBE"/>
    <w:rsid w:val="001571E5"/>
    <w:rsid w:val="001B61A6"/>
    <w:rsid w:val="001F1B05"/>
    <w:rsid w:val="002E0E0A"/>
    <w:rsid w:val="003674E3"/>
    <w:rsid w:val="003A7BF0"/>
    <w:rsid w:val="00461F4C"/>
    <w:rsid w:val="0047147E"/>
    <w:rsid w:val="00566F24"/>
    <w:rsid w:val="00653D33"/>
    <w:rsid w:val="006621C6"/>
    <w:rsid w:val="00743B48"/>
    <w:rsid w:val="007543B8"/>
    <w:rsid w:val="007E05D7"/>
    <w:rsid w:val="007F2CEE"/>
    <w:rsid w:val="00815E97"/>
    <w:rsid w:val="008A0002"/>
    <w:rsid w:val="00963F22"/>
    <w:rsid w:val="009C35EC"/>
    <w:rsid w:val="009D0B5C"/>
    <w:rsid w:val="009E76CC"/>
    <w:rsid w:val="00A079C9"/>
    <w:rsid w:val="00A3730C"/>
    <w:rsid w:val="00AD5C4A"/>
    <w:rsid w:val="00AE2983"/>
    <w:rsid w:val="00C070A5"/>
    <w:rsid w:val="00C84758"/>
    <w:rsid w:val="00CC7D7B"/>
    <w:rsid w:val="00DC2F1E"/>
    <w:rsid w:val="00E00476"/>
    <w:rsid w:val="00E21EEF"/>
    <w:rsid w:val="00E873CF"/>
    <w:rsid w:val="00ED2971"/>
    <w:rsid w:val="00F3305E"/>
    <w:rsid w:val="00FB6E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373BD2"/>
  <w15:docId w15:val="{C3D351DC-540F-4504-9319-E899963DB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C070A5"/>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70A5"/>
    <w:rPr>
      <w:rFonts w:ascii="Tahoma" w:hAnsi="Tahoma" w:cs="Tahoma"/>
      <w:sz w:val="16"/>
      <w:szCs w:val="16"/>
      <w:lang w:eastAsia="en-US"/>
    </w:rPr>
  </w:style>
  <w:style w:type="paragraph" w:styleId="Header">
    <w:name w:val="header"/>
    <w:basedOn w:val="Normal"/>
    <w:link w:val="HeaderChar"/>
    <w:uiPriority w:val="99"/>
    <w:unhideWhenUsed/>
    <w:rsid w:val="009D0B5C"/>
    <w:pPr>
      <w:tabs>
        <w:tab w:val="center" w:pos="4513"/>
        <w:tab w:val="right" w:pos="9026"/>
      </w:tabs>
      <w:spacing w:before="0" w:after="0"/>
    </w:pPr>
  </w:style>
  <w:style w:type="character" w:customStyle="1" w:styleId="HeaderChar">
    <w:name w:val="Header Char"/>
    <w:basedOn w:val="DefaultParagraphFont"/>
    <w:link w:val="Header"/>
    <w:uiPriority w:val="99"/>
    <w:rsid w:val="009D0B5C"/>
    <w:rPr>
      <w:rFonts w:ascii="Trebuchet MS" w:hAnsi="Trebuchet MS"/>
      <w:szCs w:val="24"/>
      <w:lang w:eastAsia="en-US"/>
    </w:rPr>
  </w:style>
  <w:style w:type="paragraph" w:styleId="Footer">
    <w:name w:val="footer"/>
    <w:basedOn w:val="Normal"/>
    <w:link w:val="FooterChar"/>
    <w:uiPriority w:val="99"/>
    <w:unhideWhenUsed/>
    <w:rsid w:val="009D0B5C"/>
    <w:pPr>
      <w:tabs>
        <w:tab w:val="center" w:pos="4513"/>
        <w:tab w:val="right" w:pos="9026"/>
      </w:tabs>
      <w:spacing w:before="0" w:after="0"/>
    </w:pPr>
  </w:style>
  <w:style w:type="character" w:customStyle="1" w:styleId="FooterChar">
    <w:name w:val="Footer Char"/>
    <w:basedOn w:val="DefaultParagraphFont"/>
    <w:link w:val="Footer"/>
    <w:uiPriority w:val="99"/>
    <w:rsid w:val="009D0B5C"/>
    <w:rPr>
      <w:rFonts w:ascii="Trebuchet MS" w:hAnsi="Trebuchet MS"/>
      <w:szCs w:val="24"/>
      <w:lang w:eastAsia="en-US"/>
    </w:rPr>
  </w:style>
  <w:style w:type="character" w:customStyle="1" w:styleId="5NormalChar">
    <w:name w:val="5 Normal Char"/>
    <w:link w:val="5Normal"/>
    <w:locked/>
    <w:rsid w:val="009D0B5C"/>
    <w:rPr>
      <w:rFonts w:ascii="Verdana" w:hAnsi="Verdana"/>
      <w:spacing w:val="-2"/>
      <w:szCs w:val="24"/>
    </w:rPr>
  </w:style>
  <w:style w:type="paragraph" w:customStyle="1" w:styleId="5Normal">
    <w:name w:val="5 Normal"/>
    <w:basedOn w:val="Normal"/>
    <w:link w:val="5NormalChar"/>
    <w:qFormat/>
    <w:rsid w:val="009D0B5C"/>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3A7BF0"/>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59</Words>
  <Characters>337</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Anca Barbu</cp:lastModifiedBy>
  <cp:revision>10</cp:revision>
  <cp:lastPrinted>2017-11-22T08:34:00Z</cp:lastPrinted>
  <dcterms:created xsi:type="dcterms:W3CDTF">2017-11-22T08:34:00Z</dcterms:created>
  <dcterms:modified xsi:type="dcterms:W3CDTF">2023-03-20T11:50:00Z</dcterms:modified>
</cp:coreProperties>
</file>